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5F53F" w14:textId="77777777" w:rsidR="000116F0" w:rsidRDefault="000116F0" w:rsidP="000116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7431192"/>
      <w:bookmarkStart w:id="1" w:name="_GoBack"/>
      <w:bookmarkEnd w:id="1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79AE4847" w14:textId="5ADDED07" w:rsidR="000116F0" w:rsidRPr="004D48B8" w:rsidRDefault="000116F0" w:rsidP="000116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D7D33">
        <w:rPr>
          <w:rFonts w:ascii="Times New Roman" w:hAnsi="Times New Roman" w:cs="Times New Roman"/>
          <w:b/>
          <w:sz w:val="24"/>
          <w:szCs w:val="24"/>
        </w:rPr>
        <w:t>Д</w:t>
      </w:r>
      <w:r w:rsidRPr="004D48B8">
        <w:rPr>
          <w:rFonts w:ascii="Times New Roman" w:hAnsi="Times New Roman" w:cs="Times New Roman"/>
          <w:b/>
          <w:sz w:val="24"/>
          <w:szCs w:val="24"/>
        </w:rPr>
        <w:t xml:space="preserve">оговору подряда </w:t>
      </w:r>
      <w:r w:rsidRPr="00F16D5D">
        <w:rPr>
          <w:rFonts w:ascii="Times New Roman" w:hAnsi="Times New Roman" w:cs="Times New Roman"/>
          <w:b/>
          <w:sz w:val="24"/>
          <w:szCs w:val="24"/>
        </w:rPr>
        <w:t xml:space="preserve">№ 462/2022 от </w:t>
      </w:r>
      <w:r w:rsidR="00BF7D83">
        <w:rPr>
          <w:rFonts w:ascii="Times New Roman" w:hAnsi="Times New Roman" w:cs="Times New Roman"/>
          <w:b/>
          <w:sz w:val="24"/>
          <w:szCs w:val="24"/>
        </w:rPr>
        <w:t>02.11.2022</w:t>
      </w:r>
      <w:r w:rsidRPr="00F16D5D">
        <w:rPr>
          <w:rFonts w:ascii="Times New Roman" w:hAnsi="Times New Roman" w:cs="Times New Roman"/>
          <w:b/>
          <w:sz w:val="24"/>
          <w:szCs w:val="24"/>
        </w:rPr>
        <w:t>г.</w:t>
      </w:r>
    </w:p>
    <w:p w14:paraId="2E17B631" w14:textId="77777777" w:rsidR="000116F0" w:rsidRPr="004D48B8" w:rsidRDefault="000116F0" w:rsidP="000116F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54CF1" w14:textId="77777777" w:rsidR="000116F0" w:rsidRPr="004D48B8" w:rsidRDefault="000116F0" w:rsidP="0001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«___» ____________ 2023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14:paraId="6C559CE7" w14:textId="77777777" w:rsidR="000116F0" w:rsidRPr="004D48B8" w:rsidRDefault="000116F0" w:rsidP="00011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714494" w14:textId="77777777" w:rsidR="000116F0" w:rsidRPr="00F16D5D" w:rsidRDefault="000116F0" w:rsidP="00CB1A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>Акционерное общество «Сибирско-Уральская энергетическая компания» (АО</w:t>
      </w:r>
    </w:p>
    <w:p w14:paraId="3360A294" w14:textId="77777777" w:rsidR="000116F0" w:rsidRPr="00F16D5D" w:rsidRDefault="000116F0" w:rsidP="00CB1A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 xml:space="preserve">«СУЭНКО»), </w:t>
      </w:r>
      <w:r w:rsidRPr="00F16D5D">
        <w:rPr>
          <w:rFonts w:ascii="Times New Roman" w:hAnsi="Times New Roman" w:cs="Times New Roman"/>
          <w:sz w:val="24"/>
          <w:szCs w:val="24"/>
        </w:rPr>
        <w:t>в лице Директора АО «СУЭНКО» Анучина Данила Ивановича, действующего на</w:t>
      </w:r>
    </w:p>
    <w:p w14:paraId="1D49E62D" w14:textId="77777777" w:rsidR="000116F0" w:rsidRPr="00F16D5D" w:rsidRDefault="000116F0" w:rsidP="00CB1A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sz w:val="24"/>
          <w:szCs w:val="24"/>
        </w:rPr>
        <w:t>основании Генеральной доверенности № 780-20 от «20» апреля 2020г., именуемое в дальнейшем</w:t>
      </w:r>
    </w:p>
    <w:p w14:paraId="37102118" w14:textId="77777777" w:rsidR="000116F0" w:rsidRPr="00F16D5D" w:rsidRDefault="000116F0" w:rsidP="00CB1A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Pr="00F16D5D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14:paraId="00D259E8" w14:textId="77777777" w:rsidR="000116F0" w:rsidRPr="00F16D5D" w:rsidRDefault="000116F0" w:rsidP="00CB1A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 «Сибирско-Уральский энергетический</w:t>
      </w:r>
    </w:p>
    <w:p w14:paraId="20CFD800" w14:textId="77777777" w:rsidR="000116F0" w:rsidRPr="00F16D5D" w:rsidRDefault="000116F0" w:rsidP="00CB1A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b/>
          <w:bCs/>
          <w:sz w:val="24"/>
          <w:szCs w:val="24"/>
        </w:rPr>
        <w:t xml:space="preserve">сервис» (ООО «СУЭС»), </w:t>
      </w:r>
      <w:r w:rsidRPr="00F16D5D">
        <w:rPr>
          <w:rFonts w:ascii="Times New Roman" w:hAnsi="Times New Roman" w:cs="Times New Roman"/>
          <w:sz w:val="24"/>
          <w:szCs w:val="24"/>
        </w:rPr>
        <w:t>в лице Генерального директора Худякова Александра Викторовича,</w:t>
      </w:r>
    </w:p>
    <w:p w14:paraId="609E2CC0" w14:textId="56CA2CB1" w:rsidR="000116F0" w:rsidRPr="00F16D5D" w:rsidRDefault="000116F0" w:rsidP="00CB1A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sz w:val="24"/>
          <w:szCs w:val="24"/>
        </w:rPr>
        <w:t>действующей на основании Устава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16D5D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>«Подрядчик»</w:t>
      </w:r>
      <w:r w:rsidRPr="00F16D5D">
        <w:rPr>
          <w:rFonts w:ascii="Times New Roman" w:hAnsi="Times New Roman" w:cs="Times New Roman"/>
          <w:sz w:val="24"/>
          <w:szCs w:val="24"/>
        </w:rPr>
        <w:t xml:space="preserve">, с другой стороны, в дальнейшем именуемые </w:t>
      </w:r>
      <w:r w:rsidRPr="00F16D5D">
        <w:rPr>
          <w:rFonts w:ascii="Times New Roman" w:hAnsi="Times New Roman" w:cs="Times New Roman"/>
          <w:b/>
          <w:bCs/>
          <w:sz w:val="24"/>
          <w:szCs w:val="24"/>
        </w:rPr>
        <w:t>«Стороны»</w:t>
      </w:r>
      <w:r w:rsidRPr="00F16D5D">
        <w:rPr>
          <w:rFonts w:ascii="Times New Roman" w:hAnsi="Times New Roman" w:cs="Times New Roman"/>
          <w:sz w:val="24"/>
          <w:szCs w:val="24"/>
        </w:rPr>
        <w:t xml:space="preserve">, заключили настоящее Дополнительное соглашение к Договору подряда № №462/2022 от </w:t>
      </w:r>
      <w:r w:rsidR="00BF7D83">
        <w:rPr>
          <w:rFonts w:ascii="Times New Roman" w:hAnsi="Times New Roman" w:cs="Times New Roman"/>
          <w:sz w:val="24"/>
          <w:szCs w:val="24"/>
        </w:rPr>
        <w:t>02</w:t>
      </w:r>
      <w:r w:rsidRPr="00F16D5D">
        <w:rPr>
          <w:rFonts w:ascii="Times New Roman" w:hAnsi="Times New Roman" w:cs="Times New Roman"/>
          <w:sz w:val="24"/>
          <w:szCs w:val="24"/>
        </w:rPr>
        <w:t>.</w:t>
      </w:r>
      <w:r w:rsidR="00BF7D83">
        <w:rPr>
          <w:rFonts w:ascii="Times New Roman" w:hAnsi="Times New Roman" w:cs="Times New Roman"/>
          <w:sz w:val="24"/>
          <w:szCs w:val="24"/>
        </w:rPr>
        <w:t>11</w:t>
      </w:r>
      <w:r w:rsidRPr="00F16D5D">
        <w:rPr>
          <w:rFonts w:ascii="Times New Roman" w:hAnsi="Times New Roman" w:cs="Times New Roman"/>
          <w:sz w:val="24"/>
          <w:szCs w:val="24"/>
        </w:rPr>
        <w:t>.202</w:t>
      </w:r>
      <w:r w:rsidR="00BF7D83">
        <w:rPr>
          <w:rFonts w:ascii="Times New Roman" w:hAnsi="Times New Roman" w:cs="Times New Roman"/>
          <w:sz w:val="24"/>
          <w:szCs w:val="24"/>
        </w:rPr>
        <w:t>2</w:t>
      </w:r>
      <w:r w:rsidRPr="00F16D5D">
        <w:rPr>
          <w:rFonts w:ascii="Times New Roman" w:hAnsi="Times New Roman" w:cs="Times New Roman"/>
          <w:sz w:val="24"/>
          <w:szCs w:val="24"/>
        </w:rPr>
        <w:t>г. о нижеследующем:</w:t>
      </w:r>
    </w:p>
    <w:p w14:paraId="0EC38364" w14:textId="591635A1" w:rsidR="004D7D33" w:rsidRDefault="000116F0" w:rsidP="00CB1A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D5D">
        <w:rPr>
          <w:rFonts w:ascii="Times New Roman" w:hAnsi="Times New Roman" w:cs="Times New Roman"/>
          <w:sz w:val="24"/>
          <w:szCs w:val="24"/>
        </w:rPr>
        <w:tab/>
      </w:r>
      <w:r w:rsidR="004D7D33">
        <w:rPr>
          <w:rFonts w:ascii="Times New Roman" w:hAnsi="Times New Roman" w:cs="Times New Roman"/>
          <w:sz w:val="24"/>
          <w:szCs w:val="24"/>
        </w:rPr>
        <w:t>1. В соответствии с Федеральным законом от 18.07.2011 №223-ФЗ «О закупках товаров, работ. услуг отдельными видами юридических лиц», пунктом 17.3 Договора подряда № 433/2022 от 02.11.2022 (далее по тексту – Договор) Стороны пришли к соглашению:</w:t>
      </w:r>
    </w:p>
    <w:p w14:paraId="54BACC68" w14:textId="77777777" w:rsidR="00CB1A22" w:rsidRPr="0091363B" w:rsidRDefault="00D74A3F" w:rsidP="00CB1A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1A22" w:rsidRPr="0072771F">
        <w:rPr>
          <w:rFonts w:ascii="Times New Roman" w:hAnsi="Times New Roman" w:cs="Times New Roman"/>
          <w:sz w:val="24"/>
          <w:szCs w:val="24"/>
        </w:rPr>
        <w:t xml:space="preserve">1.1. </w:t>
      </w:r>
      <w:r w:rsidR="00CB1A22" w:rsidRPr="0091363B">
        <w:rPr>
          <w:rFonts w:ascii="Times New Roman" w:hAnsi="Times New Roman" w:cs="Times New Roman"/>
          <w:sz w:val="24"/>
          <w:szCs w:val="24"/>
        </w:rPr>
        <w:t>Пункт 5.3. Договора изменить и изложить в следующей редакции: «Оплата выполненных работ производится Заказчиком после предоставления Подрядчиком оригиналов платежных документов (счета, счета - фактуры) и документов, предусмотренных пунктами 6.4. и 6.5. настоящего Договора не позднее 7 (семи) рабочих дней с момента их подписания.</w:t>
      </w:r>
    </w:p>
    <w:p w14:paraId="1D409A3C" w14:textId="77777777" w:rsidR="00CB1A22" w:rsidRPr="0091363B" w:rsidRDefault="00CB1A22" w:rsidP="00CB1A22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санкций, окончательная оплата за выполненные работы производится после оплаты штрафных санкций. При этом Заказчик не несет ответственность за нарушение сроков оплаты выполненных работ».</w:t>
      </w:r>
    </w:p>
    <w:p w14:paraId="5269AB37" w14:textId="04CC2624" w:rsidR="00CB1A22" w:rsidRPr="0091363B" w:rsidRDefault="00CB1A22" w:rsidP="00CB1A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>1.2. Абзац 1 пункта 5.</w:t>
      </w:r>
      <w:r w:rsidR="00175588">
        <w:rPr>
          <w:rFonts w:ascii="Times New Roman" w:hAnsi="Times New Roman" w:cs="Times New Roman"/>
          <w:sz w:val="24"/>
          <w:szCs w:val="24"/>
        </w:rPr>
        <w:t>4</w:t>
      </w:r>
      <w:del w:id="2" w:author="Кутьин Виктор Александрович" w:date="2023-03-01T16:47:00Z">
        <w:r w:rsidRPr="0091363B" w:rsidDel="00303DA0">
          <w:rPr>
            <w:rFonts w:ascii="Times New Roman" w:hAnsi="Times New Roman" w:cs="Times New Roman"/>
            <w:sz w:val="24"/>
            <w:szCs w:val="24"/>
          </w:rPr>
          <w:delText>3</w:delText>
        </w:r>
      </w:del>
      <w:r w:rsidRPr="0091363B">
        <w:rPr>
          <w:rFonts w:ascii="Times New Roman" w:hAnsi="Times New Roman" w:cs="Times New Roman"/>
          <w:sz w:val="24"/>
          <w:szCs w:val="24"/>
        </w:rPr>
        <w:t xml:space="preserve">.  Договора изложить в следующей редакции: «В случае предоставления Подрядчиком обеспечения исполнения Договора в размере суммы аванса, Заказчик осуществляет авансирование выполняемых работ, но не более 30% (тридцати процентов) от цены Договора. Авансирование осуществляется в течение 30 календарных дней с даты получения Заказчиком обеспечения исполнения Договора в размере суммы аванса и соответствующего письменного заявления (обращения, письма) Подрядчика. </w:t>
      </w:r>
    </w:p>
    <w:p w14:paraId="3ADA3865" w14:textId="697DDA71" w:rsidR="00CB1A22" w:rsidRPr="0091363B" w:rsidRDefault="00CB1A22" w:rsidP="00CB1A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 xml:space="preserve">Зачет авансового платежа производится в размере 30% </w:t>
      </w:r>
      <w:ins w:id="3" w:author="Кутьин Виктор Александрович" w:date="2023-03-01T16:45:00Z">
        <w:r w:rsidR="006145CB">
          <w:rPr>
            <w:rFonts w:ascii="Times New Roman" w:hAnsi="Times New Roman" w:cs="Times New Roman"/>
            <w:sz w:val="24"/>
            <w:szCs w:val="24"/>
          </w:rPr>
          <w:t>(</w:t>
        </w:r>
        <w:r w:rsidR="006145CB" w:rsidRPr="0091363B">
          <w:rPr>
            <w:rFonts w:ascii="Times New Roman" w:hAnsi="Times New Roman" w:cs="Times New Roman"/>
            <w:sz w:val="24"/>
            <w:szCs w:val="24"/>
          </w:rPr>
          <w:t>тридцати процентов)</w:t>
        </w:r>
      </w:ins>
      <w:r w:rsidRPr="0091363B">
        <w:rPr>
          <w:rFonts w:ascii="Times New Roman" w:hAnsi="Times New Roman" w:cs="Times New Roman"/>
          <w:sz w:val="24"/>
          <w:szCs w:val="24"/>
        </w:rPr>
        <w:t> </w:t>
      </w:r>
      <w:ins w:id="4" w:author="Кутьин Виктор Александрович" w:date="2023-03-01T16:45:00Z">
        <w:r w:rsidR="006145CB" w:rsidRPr="0091363B">
          <w:rPr>
            <w:rFonts w:ascii="Times New Roman" w:hAnsi="Times New Roman" w:cs="Times New Roman"/>
            <w:sz w:val="24"/>
            <w:szCs w:val="24"/>
          </w:rPr>
          <w:t xml:space="preserve">от </w:t>
        </w:r>
      </w:ins>
      <w:ins w:id="5" w:author="Кутьин Виктор Александрович" w:date="2023-03-01T16:52:00Z">
        <w:r w:rsidR="00914821">
          <w:rPr>
            <w:rFonts w:ascii="Times New Roman" w:hAnsi="Times New Roman" w:cs="Times New Roman"/>
            <w:sz w:val="24"/>
            <w:szCs w:val="24"/>
          </w:rPr>
          <w:t xml:space="preserve">стоимости выполненных работ, сформированной </w:t>
        </w:r>
      </w:ins>
      <w:r w:rsidRPr="0091363B">
        <w:rPr>
          <w:rFonts w:ascii="Times New Roman" w:hAnsi="Times New Roman" w:cs="Times New Roman"/>
          <w:sz w:val="24"/>
          <w:szCs w:val="24"/>
        </w:rPr>
        <w:t xml:space="preserve">на дату подписания документов, предусмотренных пунктами 6.4. и 6.5. настоящего Договора. Подрядчик обязан выставить Заказчику счет-фактуру в течение 5 (пяти) календарных дней с момента получения предоплаты в соответствии с  п.3 ст. 168 НК РФ на каждую сумму предоплаты. </w:t>
      </w:r>
    </w:p>
    <w:p w14:paraId="60B2453E" w14:textId="74A578A2" w:rsidR="00CB1A22" w:rsidRPr="0091363B" w:rsidRDefault="00CB1A22" w:rsidP="00CB1A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1.3. Пункт 6.4. Договора изменить и изложить в следующей редакции: «Выполнение работ, предусмотренных Графиком производства работ (Приложение №3) Подрядчик подтверждает актами выполненных работ (или работ за отчетный период – один месяц) по форме КС-2, и справки о стоимости выполненных работ и затрат по форме КС-3, </w:t>
      </w:r>
      <w:del w:id="6" w:author="Кутьин Виктор Александрович" w:date="2023-03-01T16:46:00Z">
        <w:r w:rsidRPr="0091363B" w:rsidDel="006145CB">
          <w:rPr>
            <w:rFonts w:ascii="Times New Roman" w:hAnsi="Times New Roman" w:cs="Times New Roman"/>
            <w:sz w:val="24"/>
            <w:szCs w:val="24"/>
          </w:rPr>
          <w:delText xml:space="preserve">предоставляет </w:delText>
        </w:r>
      </w:del>
      <w:r w:rsidRPr="0091363B">
        <w:rPr>
          <w:rFonts w:ascii="Times New Roman" w:hAnsi="Times New Roman" w:cs="Times New Roman"/>
          <w:sz w:val="24"/>
          <w:szCs w:val="24"/>
        </w:rPr>
        <w:t>отчет</w:t>
      </w:r>
      <w:ins w:id="7" w:author="Кутьин Виктор Александрович" w:date="2023-03-01T16:46:00Z">
        <w:r w:rsidR="006145CB">
          <w:rPr>
            <w:rFonts w:ascii="Times New Roman" w:hAnsi="Times New Roman" w:cs="Times New Roman"/>
            <w:sz w:val="24"/>
            <w:szCs w:val="24"/>
          </w:rPr>
          <w:t>ом</w:t>
        </w:r>
      </w:ins>
      <w:r w:rsidRPr="0091363B">
        <w:rPr>
          <w:rFonts w:ascii="Times New Roman" w:hAnsi="Times New Roman" w:cs="Times New Roman"/>
          <w:sz w:val="24"/>
          <w:szCs w:val="24"/>
        </w:rPr>
        <w:t xml:space="preserve"> о расходовании материальных ценностей» (Приложение №4). </w:t>
      </w:r>
      <w:del w:id="8" w:author="Кутьин Виктор Александрович" w:date="2023-03-01T16:47:00Z">
        <w:r w:rsidRPr="0091363B" w:rsidDel="006145CB">
          <w:rPr>
            <w:rFonts w:ascii="Times New Roman" w:hAnsi="Times New Roman" w:cs="Times New Roman"/>
            <w:sz w:val="24"/>
            <w:szCs w:val="24"/>
          </w:rPr>
          <w:delText>По з</w:delText>
        </w:r>
      </w:del>
      <w:ins w:id="9" w:author="Кутьин Виктор Александрович" w:date="2023-03-01T16:47:00Z">
        <w:r w:rsidR="006145CB">
          <w:rPr>
            <w:rFonts w:ascii="Times New Roman" w:hAnsi="Times New Roman" w:cs="Times New Roman"/>
            <w:sz w:val="24"/>
            <w:szCs w:val="24"/>
          </w:rPr>
          <w:t>З</w:t>
        </w:r>
      </w:ins>
      <w:r w:rsidRPr="0091363B">
        <w:rPr>
          <w:rFonts w:ascii="Times New Roman" w:hAnsi="Times New Roman" w:cs="Times New Roman"/>
          <w:sz w:val="24"/>
          <w:szCs w:val="24"/>
        </w:rPr>
        <w:t>авершени</w:t>
      </w:r>
      <w:del w:id="10" w:author="Кутьин Виктор Александрович" w:date="2023-03-01T16:47:00Z">
        <w:r w:rsidRPr="0091363B" w:rsidDel="006145CB">
          <w:rPr>
            <w:rFonts w:ascii="Times New Roman" w:hAnsi="Times New Roman" w:cs="Times New Roman"/>
            <w:sz w:val="24"/>
            <w:szCs w:val="24"/>
          </w:rPr>
          <w:delText>ю</w:delText>
        </w:r>
      </w:del>
      <w:ins w:id="11" w:author="Кутьин Виктор Александрович" w:date="2023-03-01T16:47:00Z">
        <w:r w:rsidR="006145CB">
          <w:rPr>
            <w:rFonts w:ascii="Times New Roman" w:hAnsi="Times New Roman" w:cs="Times New Roman"/>
            <w:sz w:val="24"/>
            <w:szCs w:val="24"/>
          </w:rPr>
          <w:t>е</w:t>
        </w:r>
      </w:ins>
      <w:r w:rsidRPr="0091363B">
        <w:rPr>
          <w:rFonts w:ascii="Times New Roman" w:hAnsi="Times New Roman" w:cs="Times New Roman"/>
          <w:sz w:val="24"/>
          <w:szCs w:val="24"/>
        </w:rPr>
        <w:t xml:space="preserve"> всего объема работ, предусмотренного настоящим Договором, Подрядчик подтверждает актом приемки законченного строительством (реконструкцией) объекта и исполнительной документацией, (в количестве 3 экз. на бумажном носителе и в 1 экз. в электронном виде)».</w:t>
      </w:r>
    </w:p>
    <w:p w14:paraId="08C20B7D" w14:textId="19B4A537" w:rsidR="004D7D33" w:rsidRDefault="0021670B" w:rsidP="00CB1A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7D33">
        <w:rPr>
          <w:rFonts w:ascii="Times New Roman" w:hAnsi="Times New Roman" w:cs="Times New Roman"/>
          <w:sz w:val="24"/>
          <w:szCs w:val="24"/>
        </w:rPr>
        <w:t>2. Во всем остальном, что не предусмотрено настоящим Дополнительным соглашением, действуют условия Договора и Стороны подтверждают по нему свои обязательства.</w:t>
      </w:r>
    </w:p>
    <w:p w14:paraId="173F7562" w14:textId="77777777" w:rsidR="004D7D33" w:rsidRDefault="004D7D33" w:rsidP="00CB1A22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Настоящее Дополнительное соглашение вступает в силу с момента подписания его уполномоченными представителями Сторон. </w:t>
      </w:r>
    </w:p>
    <w:p w14:paraId="7886E233" w14:textId="77777777" w:rsidR="004D7D33" w:rsidRDefault="004D7D33" w:rsidP="00CB1A22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bookmarkEnd w:id="0"/>
    <w:p w14:paraId="22034D0D" w14:textId="4963A526" w:rsidR="000116F0" w:rsidRDefault="000116F0" w:rsidP="004D7D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0116F0" w14:paraId="39B253D6" w14:textId="77777777" w:rsidTr="00F5172D">
        <w:trPr>
          <w:trHeight w:val="756"/>
        </w:trPr>
        <w:tc>
          <w:tcPr>
            <w:tcW w:w="4503" w:type="dxa"/>
          </w:tcPr>
          <w:p w14:paraId="73AFACAF" w14:textId="77777777" w:rsidR="000116F0" w:rsidRDefault="000116F0" w:rsidP="006145CB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</w:tc>
        <w:tc>
          <w:tcPr>
            <w:tcW w:w="1134" w:type="dxa"/>
          </w:tcPr>
          <w:p w14:paraId="3580A1EC" w14:textId="77777777" w:rsidR="000116F0" w:rsidRDefault="000116F0" w:rsidP="006145CB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14:paraId="22D0A763" w14:textId="77777777" w:rsidR="000116F0" w:rsidRDefault="000116F0" w:rsidP="0061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0116F0" w14:paraId="5ED59AC0" w14:textId="77777777" w:rsidTr="006145CB">
        <w:trPr>
          <w:gridAfter w:val="1"/>
          <w:wAfter w:w="239" w:type="dxa"/>
        </w:trPr>
        <w:tc>
          <w:tcPr>
            <w:tcW w:w="4503" w:type="dxa"/>
          </w:tcPr>
          <w:p w14:paraId="09470E8A" w14:textId="77777777" w:rsidR="000116F0" w:rsidRDefault="000116F0" w:rsidP="006145CB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060576CA" w14:textId="77777777" w:rsidR="000116F0" w:rsidRPr="00347C84" w:rsidRDefault="000116F0" w:rsidP="006145CB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14:paraId="1AAACEC5" w14:textId="77777777" w:rsidR="000116F0" w:rsidRPr="00347C84" w:rsidRDefault="000116F0" w:rsidP="006145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CB1590" w14:textId="77777777" w:rsidR="000116F0" w:rsidRPr="00347C84" w:rsidRDefault="000116F0" w:rsidP="006145CB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14:paraId="7B06FF6A" w14:textId="77777777" w:rsidR="000116F0" w:rsidRPr="00724FC5" w:rsidRDefault="000116F0" w:rsidP="006145C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14:paraId="568177FF" w14:textId="77777777" w:rsidR="000116F0" w:rsidRPr="00347C84" w:rsidRDefault="000116F0" w:rsidP="006145CB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3FE56075" w14:textId="77777777" w:rsidR="000116F0" w:rsidRDefault="000116F0" w:rsidP="00F517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14:paraId="189FB30D" w14:textId="5C3AC6C6" w:rsidR="000116F0" w:rsidRPr="00347C84" w:rsidRDefault="000116F0" w:rsidP="00F517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«СУЭС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F07D49D" w14:textId="77777777" w:rsidR="00F5172D" w:rsidRDefault="00F5172D" w:rsidP="006145CB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A4BDC2" w14:textId="6FBA742D" w:rsidR="000116F0" w:rsidRPr="00347C84" w:rsidRDefault="000116F0" w:rsidP="006145CB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А.В. Худяков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14:paraId="6810929E" w14:textId="77777777" w:rsidR="000116F0" w:rsidRPr="00347C84" w:rsidRDefault="000116F0" w:rsidP="006145CB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16"/>
                <w:szCs w:val="16"/>
              </w:rPr>
              <w:t>М. П.</w:t>
            </w:r>
          </w:p>
        </w:tc>
      </w:tr>
    </w:tbl>
    <w:p w14:paraId="439EB268" w14:textId="77777777" w:rsidR="000116F0" w:rsidRPr="004D48B8" w:rsidRDefault="000116F0" w:rsidP="000116F0">
      <w:pPr>
        <w:rPr>
          <w:rFonts w:ascii="Times New Roman" w:hAnsi="Times New Roman" w:cs="Times New Roman"/>
          <w:sz w:val="24"/>
          <w:szCs w:val="24"/>
        </w:rPr>
      </w:pPr>
    </w:p>
    <w:p w14:paraId="00353F9F" w14:textId="77777777" w:rsidR="00FA1104" w:rsidRDefault="00FA1104"/>
    <w:sectPr w:rsidR="00FA1104" w:rsidSect="006145CB">
      <w:footerReference w:type="even" r:id="rId6"/>
      <w:footerReference w:type="default" r:id="rId7"/>
      <w:footerReference w:type="first" r:id="rId8"/>
      <w:pgSz w:w="11906" w:h="16838"/>
      <w:pgMar w:top="851" w:right="567" w:bottom="993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78A0B" w14:textId="77777777" w:rsidR="006145CB" w:rsidRDefault="006145CB">
      <w:pPr>
        <w:spacing w:after="0" w:line="240" w:lineRule="auto"/>
      </w:pPr>
      <w:r>
        <w:separator/>
      </w:r>
    </w:p>
  </w:endnote>
  <w:endnote w:type="continuationSeparator" w:id="0">
    <w:p w14:paraId="6B8B061E" w14:textId="77777777" w:rsidR="006145CB" w:rsidRDefault="006145CB">
      <w:pPr>
        <w:spacing w:after="0" w:line="240" w:lineRule="auto"/>
      </w:pPr>
      <w:r>
        <w:continuationSeparator/>
      </w:r>
    </w:p>
  </w:endnote>
  <w:endnote w:type="continuationNotice" w:id="1">
    <w:p w14:paraId="63356E3B" w14:textId="77777777" w:rsidR="00761637" w:rsidRDefault="007616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A445C" w14:textId="2A0BD8CE" w:rsidR="006145CB" w:rsidRDefault="006145CB">
    <w:r>
      <w:rPr>
        <w:noProof/>
      </w:rPr>
      <w:drawing>
        <wp:anchor distT="0" distB="0" distL="114300" distR="114300" simplePos="0" relativeHeight="251658240" behindDoc="0" locked="0" layoutInCell="1" allowOverlap="1" wp14:anchorId="3A2F26E2" wp14:editId="60D36D10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2" name="Рисунок 2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1AD2" w14:textId="77777777" w:rsidR="006145CB" w:rsidRDefault="006145C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1941D" w14:textId="5A1ED807" w:rsidR="006145CB" w:rsidRDefault="006145CB">
    <w:r>
      <w:rPr>
        <w:noProof/>
      </w:rPr>
      <w:drawing>
        <wp:anchor distT="0" distB="0" distL="114300" distR="114300" simplePos="0" relativeHeight="251658241" behindDoc="0" locked="0" layoutInCell="1" allowOverlap="1" wp14:anchorId="3DF3838B" wp14:editId="5555DD7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1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9E8B6" w14:textId="77777777" w:rsidR="006145CB" w:rsidRDefault="006145CB">
      <w:pPr>
        <w:spacing w:after="0" w:line="240" w:lineRule="auto"/>
      </w:pPr>
      <w:r>
        <w:separator/>
      </w:r>
    </w:p>
  </w:footnote>
  <w:footnote w:type="continuationSeparator" w:id="0">
    <w:p w14:paraId="08071BF9" w14:textId="77777777" w:rsidR="006145CB" w:rsidRDefault="006145CB">
      <w:pPr>
        <w:spacing w:after="0" w:line="240" w:lineRule="auto"/>
      </w:pPr>
      <w:r>
        <w:continuationSeparator/>
      </w:r>
    </w:p>
  </w:footnote>
  <w:footnote w:type="continuationNotice" w:id="1">
    <w:p w14:paraId="06A2A8DC" w14:textId="77777777" w:rsidR="00761637" w:rsidRDefault="00761637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Кутьин Виктор Александрович">
    <w15:presenceInfo w15:providerId="AD" w15:userId="S-1-5-21-1883100102-1118627281-886184589-69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trackRevisions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C9"/>
    <w:rsid w:val="000116F0"/>
    <w:rsid w:val="00082CD3"/>
    <w:rsid w:val="00175588"/>
    <w:rsid w:val="0021670B"/>
    <w:rsid w:val="00303DA0"/>
    <w:rsid w:val="00313BF8"/>
    <w:rsid w:val="00392E0D"/>
    <w:rsid w:val="004D7D33"/>
    <w:rsid w:val="00565AE1"/>
    <w:rsid w:val="006145CB"/>
    <w:rsid w:val="00624EAA"/>
    <w:rsid w:val="00761637"/>
    <w:rsid w:val="00914821"/>
    <w:rsid w:val="00AD5081"/>
    <w:rsid w:val="00AF47D2"/>
    <w:rsid w:val="00BF7D83"/>
    <w:rsid w:val="00CB1A22"/>
    <w:rsid w:val="00D65FC9"/>
    <w:rsid w:val="00D74A3F"/>
    <w:rsid w:val="00D90544"/>
    <w:rsid w:val="00DE2D8F"/>
    <w:rsid w:val="00E10018"/>
    <w:rsid w:val="00E25AFB"/>
    <w:rsid w:val="00F5172D"/>
    <w:rsid w:val="00F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91015"/>
  <w15:chartTrackingRefBased/>
  <w15:docId w15:val="{2769720C-ABBA-4188-BF4C-27CFB7D8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6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16F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1637"/>
  </w:style>
  <w:style w:type="paragraph" w:styleId="a7">
    <w:name w:val="footer"/>
    <w:basedOn w:val="a"/>
    <w:link w:val="a8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1637"/>
  </w:style>
  <w:style w:type="paragraph" w:styleId="a9">
    <w:name w:val="Revision"/>
    <w:hidden/>
    <w:uiPriority w:val="99"/>
    <w:semiHidden/>
    <w:rsid w:val="00303D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03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3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Подтеребкова Анна Владимировна</dc:creator>
  <cp:keywords/>
  <dc:description/>
  <cp:lastModifiedBy>Кузьменко Кирилл Евгеньевич</cp:lastModifiedBy>
  <cp:revision>2</cp:revision>
  <dcterms:created xsi:type="dcterms:W3CDTF">2023-03-07T06:11:00Z</dcterms:created>
  <dcterms:modified xsi:type="dcterms:W3CDTF">2023-03-07T06:11:00Z</dcterms:modified>
</cp:coreProperties>
</file>